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AF14CD" w:rsidRPr="00B05B10" w:rsidRDefault="00AF14CD" w:rsidP="00AF14CD">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ОБЪЯВЛЕНИЕ</w:t>
      </w:r>
    </w:p>
    <w:p w:rsidR="00AF14CD" w:rsidRPr="00B05B10" w:rsidRDefault="00AF14CD" w:rsidP="00AF14CD">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37C3C" w:rsidRPr="00837C3C">
        <w:rPr>
          <w:rFonts w:ascii="GHEA Grapalat" w:hAnsi="GHEA Grapalat"/>
          <w:i w:val="0"/>
          <w:sz w:val="24"/>
          <w:szCs w:val="24"/>
        </w:rPr>
        <w:t>13</w:t>
      </w:r>
      <w:r w:rsidRPr="00F2243D">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837C3C" w:rsidRPr="00837C3C">
        <w:rPr>
          <w:rFonts w:ascii="GHEA Grapalat" w:hAnsi="GHEA Grapalat"/>
          <w:i w:val="0"/>
          <w:sz w:val="24"/>
          <w:szCs w:val="24"/>
        </w:rPr>
        <w:t>января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837C3C" w:rsidRPr="00837C3C">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991F9D" w:rsidRDefault="0006703E" w:rsidP="00B46D58">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Pr>
          <w:rFonts w:ascii="GHEA Grapalat" w:hAnsi="GHEA Grapalat"/>
          <w:i w:val="0"/>
          <w:sz w:val="24"/>
          <w:szCs w:val="24"/>
          <w:lang w:val="en-US"/>
        </w:rPr>
        <w:t>IKVCIK</w:t>
      </w:r>
      <w:r w:rsidR="00961A35" w:rsidRPr="00F44EB5">
        <w:rPr>
          <w:rFonts w:ascii="GHEA Grapalat" w:hAnsi="GHEA Grapalat"/>
          <w:i w:val="0"/>
          <w:sz w:val="24"/>
          <w:szCs w:val="24"/>
        </w:rPr>
        <w:t>-</w:t>
      </w:r>
      <w:r w:rsidR="00961A35" w:rsidRPr="00AA5BD2">
        <w:rPr>
          <w:rFonts w:ascii="GHEA Grapalat" w:hAnsi="GHEA Grapalat"/>
          <w:i w:val="0"/>
          <w:sz w:val="24"/>
          <w:szCs w:val="24"/>
        </w:rPr>
        <w:t>GHAPDzB</w:t>
      </w:r>
      <w:r w:rsidR="00961A35" w:rsidRPr="00F44EB5">
        <w:rPr>
          <w:rFonts w:ascii="GHEA Grapalat" w:hAnsi="GHEA Grapalat"/>
          <w:i w:val="0"/>
          <w:sz w:val="24"/>
          <w:szCs w:val="24"/>
        </w:rPr>
        <w:t>-20 /0</w:t>
      </w:r>
      <w:r w:rsidR="00837C3C">
        <w:rPr>
          <w:rFonts w:ascii="GHEA Grapalat" w:hAnsi="GHEA Grapalat"/>
          <w:i w:val="0"/>
          <w:sz w:val="24"/>
          <w:szCs w:val="24"/>
          <w:lang w:val="en-US"/>
        </w:rPr>
        <w:t>9</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413E6E" w:rsidRPr="00413E6E">
        <w:rPr>
          <w:rFonts w:ascii="GHEA Grapalat" w:hAnsi="GHEA Grapalat"/>
          <w:b/>
          <w:i w:val="0"/>
          <w:sz w:val="24"/>
          <w:szCs w:val="24"/>
        </w:rPr>
        <w:t>топливо</w:t>
      </w:r>
      <w:r w:rsidR="00413E6E" w:rsidRPr="00413E6E">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B86E1C" w:rsidRPr="00B86E1C">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413E6E" w:rsidRPr="00413E6E">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B86E1C" w:rsidRPr="00B86E1C">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664952" w:rsidRPr="00664952">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B86E1C" w:rsidRPr="00B86E1C">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w:t>
      </w:r>
      <w:r>
        <w:rPr>
          <w:rFonts w:ascii="GHEA Grapalat" w:hAnsi="GHEA Grapalat"/>
          <w:i w:val="0"/>
          <w:sz w:val="24"/>
          <w:szCs w:val="24"/>
        </w:rPr>
        <w:lastRenderedPageBreak/>
        <w:t>часов "</w:t>
      </w:r>
      <w:r w:rsidR="00837C3C" w:rsidRPr="00837C3C">
        <w:rPr>
          <w:rFonts w:ascii="GHEA Grapalat" w:hAnsi="GHEA Grapalat"/>
          <w:b/>
          <w:i w:val="0"/>
          <w:sz w:val="24"/>
          <w:szCs w:val="24"/>
        </w:rPr>
        <w:t>20</w:t>
      </w:r>
      <w:r>
        <w:rPr>
          <w:rFonts w:ascii="GHEA Grapalat" w:hAnsi="GHEA Grapalat"/>
          <w:i w:val="0"/>
          <w:sz w:val="24"/>
          <w:szCs w:val="24"/>
        </w:rPr>
        <w:t>" "</w:t>
      </w:r>
      <w:r w:rsidR="00837C3C" w:rsidRPr="00837C3C">
        <w:rPr>
          <w:rFonts w:ascii="GHEA Grapalat" w:hAnsi="GHEA Grapalat"/>
          <w:i w:val="0"/>
          <w:sz w:val="24"/>
          <w:szCs w:val="24"/>
        </w:rPr>
        <w:t>января</w:t>
      </w:r>
      <w:r>
        <w:rPr>
          <w:rFonts w:ascii="GHEA Grapalat" w:hAnsi="GHEA Grapalat"/>
          <w:i w:val="0"/>
          <w:sz w:val="24"/>
          <w:szCs w:val="24"/>
        </w:rPr>
        <w:t>" "</w:t>
      </w:r>
      <w:r w:rsidR="00664952" w:rsidRPr="00664952">
        <w:rPr>
          <w:rFonts w:ascii="GHEA Grapalat" w:hAnsi="GHEA Grapalat"/>
          <w:b/>
          <w:i w:val="0"/>
          <w:sz w:val="24"/>
          <w:szCs w:val="24"/>
        </w:rPr>
        <w:t>2019г</w:t>
      </w:r>
      <w:r>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CB40E2">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CB40E2">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CB40E2" w:rsidRPr="00CF32DD" w:rsidRDefault="00CB40E2"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F32DD" w:rsidRPr="00CF32DD" w:rsidRDefault="00CF32DD" w:rsidP="00B46D58">
      <w:pPr>
        <w:pStyle w:val="aa"/>
        <w:widowControl w:val="0"/>
        <w:spacing w:after="160"/>
        <w:ind w:firstLine="567"/>
        <w:jc w:val="right"/>
        <w:rPr>
          <w:rFonts w:ascii="GHEA Grapalat" w:hAnsi="GHEA Grapalat"/>
          <w:i/>
        </w:rPr>
      </w:pPr>
    </w:p>
    <w:p w:rsidR="00CB40E2" w:rsidRPr="00FB18A4" w:rsidRDefault="00CB40E2"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837C3C"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837C3C" w:rsidRPr="00837C3C">
        <w:rPr>
          <w:rFonts w:ascii="GHEA Grapalat" w:hAnsi="GHEA Grapalat"/>
          <w:i/>
        </w:rPr>
        <w:t>13</w:t>
      </w:r>
      <w:r w:rsidR="00991F9D" w:rsidRPr="00991F9D">
        <w:rPr>
          <w:rFonts w:ascii="GHEA Grapalat" w:hAnsi="GHEA Grapalat"/>
          <w:i/>
        </w:rPr>
        <w:t xml:space="preserve"> </w:t>
      </w:r>
      <w:r w:rsidR="00837C3C" w:rsidRPr="00837C3C">
        <w:rPr>
          <w:rFonts w:ascii="GHEA Grapalat" w:hAnsi="GHEA Grapalat"/>
          <w:i/>
        </w:rPr>
        <w:t>января</w:t>
      </w:r>
      <w:r w:rsidRPr="00CB40E2">
        <w:rPr>
          <w:rFonts w:ascii="GHEA Grapalat" w:hAnsi="GHEA Grapalat"/>
          <w:i/>
        </w:rPr>
        <w:t xml:space="preserve"> 20</w:t>
      </w:r>
      <w:r w:rsidR="00837C3C" w:rsidRPr="00837C3C">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под кодом IKVCIK-GHAPDzB-20/0</w:t>
      </w:r>
      <w:r w:rsidR="00837C3C" w:rsidRPr="00837C3C">
        <w:rPr>
          <w:rFonts w:ascii="GHEA Grapalat" w:hAnsi="GHEA Grapalat"/>
          <w:i/>
        </w:rPr>
        <w:t>9</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F2243D" w:rsidRPr="008C19AA" w:rsidRDefault="00F2243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ТОПЛИВА</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A638F4" w:rsidRDefault="00096865" w:rsidP="00A638F4">
      <w:pPr>
        <w:widowControl w:val="0"/>
        <w:spacing w:after="160"/>
        <w:jc w:val="center"/>
        <w:rPr>
          <w:rFonts w:ascii="GHEA Grapalat" w:hAnsi="GHEA Grapalat"/>
          <w:b/>
          <w:lang w:val="en-US"/>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F2243D" w:rsidRPr="008C19AA"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F2243D" w:rsidP="00E17B7F">
      <w:pPr>
        <w:widowControl w:val="0"/>
        <w:spacing w:after="160"/>
        <w:ind w:hanging="567"/>
        <w:jc w:val="both"/>
        <w:rPr>
          <w:rFonts w:ascii="GHEA Grapalat" w:hAnsi="GHEA Grapalat"/>
          <w:spacing w:val="-6"/>
        </w:rPr>
      </w:pPr>
      <w:r w:rsidRPr="00F2243D">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IKVCIK-GHAPDzB-20/0</w:t>
      </w:r>
      <w:r w:rsidR="00837C3C" w:rsidRPr="00837C3C">
        <w:rPr>
          <w:rFonts w:ascii="GHEA Grapalat" w:hAnsi="GHEA Grapalat"/>
          <w:b/>
        </w:rPr>
        <w:t>9</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9B004A" w:rsidRPr="00864FE4">
        <w:rPr>
          <w:rFonts w:ascii="GHEA Grapalat" w:hAnsi="GHEA Grapalat"/>
          <w:i w:val="0"/>
          <w:sz w:val="24"/>
          <w:szCs w:val="24"/>
        </w:rPr>
        <w:t>топлива</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которые сгруппированы в лоты "</w:t>
      </w:r>
      <w:r w:rsidR="009B004A" w:rsidRPr="009B004A">
        <w:rPr>
          <w:rFonts w:ascii="GHEA Grapalat" w:hAnsi="GHEA Grapalat"/>
          <w:i w:val="0"/>
          <w:sz w:val="24"/>
          <w:szCs w:val="24"/>
        </w:rPr>
        <w:t>2</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B004A" w:rsidRPr="009044F1" w:rsidTr="004E0B7B">
        <w:trPr>
          <w:jc w:val="center"/>
        </w:trPr>
        <w:tc>
          <w:tcPr>
            <w:tcW w:w="1530" w:type="dxa"/>
            <w:vAlign w:val="center"/>
          </w:tcPr>
          <w:p w:rsidR="009B004A" w:rsidRPr="009044F1" w:rsidRDefault="009B004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9B004A" w:rsidRPr="009B004A" w:rsidRDefault="009B004A" w:rsidP="00FB18A4">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Бензин-Регуляр</w:t>
            </w:r>
          </w:p>
        </w:tc>
      </w:tr>
      <w:tr w:rsidR="009B004A" w:rsidRPr="009044F1" w:rsidTr="004E0B7B">
        <w:trPr>
          <w:jc w:val="center"/>
        </w:trPr>
        <w:tc>
          <w:tcPr>
            <w:tcW w:w="1530" w:type="dxa"/>
            <w:vAlign w:val="center"/>
          </w:tcPr>
          <w:p w:rsidR="009B004A" w:rsidRPr="009044F1" w:rsidRDefault="009B004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9B004A" w:rsidRPr="009B004A" w:rsidRDefault="009B004A" w:rsidP="00FB18A4">
            <w:pPr>
              <w:pStyle w:val="23"/>
              <w:widowControl w:val="0"/>
              <w:autoSpaceDE w:val="0"/>
              <w:autoSpaceDN w:val="0"/>
              <w:adjustRightInd w:val="0"/>
              <w:spacing w:after="120" w:line="240" w:lineRule="auto"/>
              <w:ind w:firstLine="0"/>
              <w:rPr>
                <w:rFonts w:ascii="GHEA Grapalat" w:hAnsi="GHEA Grapalat"/>
                <w:sz w:val="16"/>
                <w:szCs w:val="24"/>
                <w:u w:val="single"/>
              </w:rPr>
            </w:pPr>
            <w:r w:rsidRPr="009B004A">
              <w:rPr>
                <w:rFonts w:ascii="Sylfaen" w:hAnsi="Sylfaen"/>
                <w:sz w:val="22"/>
                <w:szCs w:val="22"/>
                <w:u w:val="single"/>
                <w:shd w:val="clear" w:color="auto" w:fill="FFFFFF"/>
                <w:lang w:val="hy-AM"/>
              </w:rPr>
              <w:t>Дизельное топливо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B86E1C" w:rsidRPr="00B86E1C">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942B28" w:rsidRPr="00942B28">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 xml:space="preserve">объявления </w:t>
      </w:r>
      <w:r w:rsidRPr="009044F1">
        <w:rPr>
          <w:rFonts w:ascii="GHEA Grapalat" w:hAnsi="GHEA Grapalat"/>
          <w:sz w:val="24"/>
          <w:szCs w:val="24"/>
        </w:rPr>
        <w:lastRenderedPageBreak/>
        <w:t>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B86E1C" w:rsidRPr="00B86E1C">
        <w:rPr>
          <w:rFonts w:ascii="GHEA Grapalat" w:hAnsi="GHEA Grapalat"/>
          <w:b/>
          <w:sz w:val="24"/>
          <w:szCs w:val="24"/>
        </w:rPr>
        <w:t>2</w:t>
      </w:r>
      <w:r w:rsidR="00942B28" w:rsidRPr="006B4F47">
        <w:rPr>
          <w:rFonts w:ascii="GHEA Grapalat" w:hAnsi="GHEA Grapalat"/>
          <w:b/>
          <w:sz w:val="24"/>
          <w:szCs w:val="24"/>
        </w:rPr>
        <w:t>:00" часов "7"-го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F2243D">
        <w:rPr>
          <w:rFonts w:ascii="GHEA Grapalat" w:hAnsi="GHEA Grapalat"/>
        </w:rPr>
        <w:t>2</w:t>
      </w:r>
      <w:r w:rsidR="005F25EF" w:rsidRPr="00F2243D">
        <w:rPr>
          <w:rFonts w:ascii="GHEA Grapalat" w:hAnsi="GHEA Grapalat"/>
        </w:rPr>
        <w:t xml:space="preserve">) </w:t>
      </w:r>
      <w:r w:rsidR="005F25EF" w:rsidRPr="00F2243D">
        <w:rPr>
          <w:rFonts w:ascii="GHEA Grapalat" w:hAnsi="GHEA Grapalat"/>
          <w:sz w:val="24"/>
          <w:szCs w:val="24"/>
        </w:rPr>
        <w:t>технические характеристики</w:t>
      </w:r>
      <w:r w:rsidR="00932115" w:rsidRPr="00F2243D">
        <w:rPr>
          <w:rFonts w:ascii="GHEA Grapalat" w:hAnsi="GHEA Grapalat" w:cs="Sylfaen"/>
          <w:sz w:val="24"/>
          <w:szCs w:val="24"/>
        </w:rPr>
        <w:t xml:space="preserve"> предлагаемого им товара</w:t>
      </w:r>
      <w:r w:rsidR="005F25EF" w:rsidRPr="00F2243D">
        <w:rPr>
          <w:rFonts w:ascii="GHEA Grapalat" w:hAnsi="GHEA Grapalat"/>
          <w:sz w:val="24"/>
          <w:szCs w:val="24"/>
        </w:rPr>
        <w:t xml:space="preserve">, а также товарный знак, </w:t>
      </w:r>
      <w:r w:rsidR="00932115" w:rsidRPr="00F2243D">
        <w:rPr>
          <w:rFonts w:ascii="GHEA Grapalat" w:hAnsi="GHEA Grapalat" w:cs="Sylfaen"/>
          <w:sz w:val="24"/>
          <w:szCs w:val="24"/>
        </w:rPr>
        <w:t>фирменное наименование, марка и</w:t>
      </w:r>
      <w:r w:rsidR="00932115" w:rsidRPr="00F2243D">
        <w:rPr>
          <w:rFonts w:ascii="GHEA Grapalat" w:hAnsi="GHEA Grapalat"/>
          <w:sz w:val="24"/>
          <w:szCs w:val="24"/>
        </w:rPr>
        <w:t xml:space="preserve"> </w:t>
      </w:r>
      <w:r w:rsidR="005F25EF" w:rsidRPr="00F2243D">
        <w:rPr>
          <w:rFonts w:ascii="GHEA Grapalat" w:hAnsi="GHEA Grapalat"/>
          <w:sz w:val="24"/>
          <w:szCs w:val="24"/>
        </w:rPr>
        <w:t>наименование производителя, (далее — полное описание товара</w:t>
      </w:r>
      <w:r w:rsidR="005F25EF" w:rsidRPr="00F2243D">
        <w:rPr>
          <w:rFonts w:ascii="GHEA Grapalat" w:hAnsi="GHEA Grapalat"/>
        </w:rPr>
        <w:t>)</w:t>
      </w:r>
      <w:r w:rsidR="00EA6AE0" w:rsidRPr="00F2243D">
        <w:rPr>
          <w:rStyle w:val="af6"/>
          <w:rFonts w:ascii="GHEA Grapalat" w:hAnsi="GHEA Grapalat" w:cs="Sylfaen"/>
          <w:sz w:val="24"/>
          <w:szCs w:val="24"/>
        </w:rPr>
        <w:footnoteReference w:customMarkFollows="1" w:id="1"/>
        <w:t>7</w:t>
      </w:r>
      <w:r w:rsidR="005F25EF" w:rsidRPr="00F2243D">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6114B5" w:rsidRPr="006114B5">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B86E1C" w:rsidRPr="00B86E1C">
        <w:rPr>
          <w:rFonts w:ascii="GHEA Grapalat" w:hAnsi="GHEA Grapalat"/>
          <w:b/>
          <w:sz w:val="24"/>
          <w:szCs w:val="24"/>
        </w:rPr>
        <w:t>2</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lastRenderedPageBreak/>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w:t>
      </w:r>
      <w:r w:rsidR="002F2045" w:rsidRPr="002F2045">
        <w:rPr>
          <w:rFonts w:ascii="GHEA Grapalat" w:hAnsi="GHEA Grapalat"/>
          <w:sz w:val="24"/>
          <w:szCs w:val="24"/>
        </w:rPr>
        <w:lastRenderedPageBreak/>
        <w:t xml:space="preserve">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E57985">
        <w:rPr>
          <w:rFonts w:ascii="GHEA Grapalat" w:hAnsi="GHEA Grapalat"/>
          <w:b/>
          <w:sz w:val="24"/>
          <w:szCs w:val="24"/>
        </w:rPr>
        <w:t>закупка осуществляется на основ</w:t>
      </w:r>
      <w:r w:rsidR="00186559" w:rsidRPr="00E57985">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w:t>
      </w:r>
      <w:r w:rsidRPr="001439BD">
        <w:rPr>
          <w:rFonts w:ascii="GHEA Grapalat" w:hAnsi="GHEA Grapalat"/>
          <w:spacing w:val="-4"/>
          <w:sz w:val="24"/>
          <w:szCs w:val="24"/>
        </w:rPr>
        <w:lastRenderedPageBreak/>
        <w:t>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F2243D">
        <w:rPr>
          <w:rFonts w:ascii="GHEA Grapalat" w:hAnsi="GHEA Grapalat"/>
          <w:sz w:val="24"/>
          <w:szCs w:val="24"/>
        </w:rPr>
        <w:t>8.</w:t>
      </w:r>
      <w:r w:rsidR="000E624C" w:rsidRPr="00F2243D">
        <w:rPr>
          <w:rFonts w:ascii="GHEA Grapalat" w:hAnsi="GHEA Grapalat"/>
          <w:sz w:val="24"/>
          <w:szCs w:val="24"/>
          <w:lang w:val="hy-AM"/>
        </w:rPr>
        <w:t>1</w:t>
      </w:r>
      <w:r w:rsidR="00B325AF" w:rsidRPr="00F2243D">
        <w:rPr>
          <w:rFonts w:ascii="GHEA Grapalat" w:hAnsi="GHEA Grapalat"/>
          <w:sz w:val="24"/>
          <w:szCs w:val="24"/>
        </w:rPr>
        <w:t>8</w:t>
      </w:r>
      <w:r w:rsidRPr="00F2243D">
        <w:rPr>
          <w:rFonts w:ascii="GHEA Grapalat" w:hAnsi="GHEA Grapalat"/>
          <w:sz w:val="24"/>
          <w:szCs w:val="24"/>
        </w:rPr>
        <w:t>.</w:t>
      </w:r>
      <w:r w:rsidR="00EE0CB1" w:rsidRPr="00F2243D">
        <w:rPr>
          <w:rFonts w:ascii="GHEA Grapalat" w:hAnsi="GHEA Grapalat"/>
          <w:sz w:val="24"/>
          <w:szCs w:val="24"/>
        </w:rPr>
        <w:tab/>
      </w:r>
      <w:r w:rsidRPr="00F2243D">
        <w:rPr>
          <w:rFonts w:ascii="GHEA Grapalat" w:hAnsi="GHEA Grapalat"/>
          <w:sz w:val="24"/>
          <w:szCs w:val="24"/>
        </w:rPr>
        <w:t>Оценка заявок и определение отобранного участника осуществляются по отдельным лотам</w:t>
      </w:r>
      <w:r w:rsidR="00FE2802" w:rsidRPr="00F2243D">
        <w:rPr>
          <w:rStyle w:val="af6"/>
          <w:rFonts w:ascii="GHEA Grapalat" w:hAnsi="GHEA Grapalat"/>
          <w:sz w:val="24"/>
          <w:szCs w:val="24"/>
        </w:rPr>
        <w:footnoteReference w:customMarkFollows="1" w:id="2"/>
        <w:t>11</w:t>
      </w:r>
      <w:r w:rsidRPr="00F2243D">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w:t>
      </w:r>
      <w:r w:rsidRPr="009044F1">
        <w:rPr>
          <w:rFonts w:ascii="GHEA Grapalat" w:hAnsi="GHEA Grapalat"/>
          <w:sz w:val="24"/>
          <w:szCs w:val="24"/>
        </w:rPr>
        <w:lastRenderedPageBreak/>
        <w:t>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w:t>
      </w:r>
      <w:r w:rsidR="00EB2724" w:rsidRPr="00EB2724">
        <w:rPr>
          <w:rFonts w:ascii="GHEA Grapalat" w:hAnsi="GHEA Grapalat"/>
          <w:b/>
        </w:rPr>
        <w:lastRenderedPageBreak/>
        <w:t xml:space="preserve">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w:t>
      </w:r>
      <w:r w:rsidRPr="000811C1">
        <w:rPr>
          <w:rFonts w:ascii="GHEA Grapalat" w:hAnsi="GHEA Grapalat" w:cs="Sylfaen"/>
        </w:rPr>
        <w:lastRenderedPageBreak/>
        <w:t xml:space="preserve">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F2243D" w:rsidRPr="008C19AA" w:rsidRDefault="00F2243D" w:rsidP="00B46D58">
      <w:pPr>
        <w:widowControl w:val="0"/>
        <w:spacing w:after="160"/>
        <w:ind w:left="567" w:right="565"/>
        <w:jc w:val="center"/>
        <w:rPr>
          <w:rFonts w:ascii="GHEA Grapalat" w:hAnsi="GHEA Grapalat"/>
          <w:b/>
        </w:rPr>
      </w:pPr>
    </w:p>
    <w:p w:rsidR="00F2243D" w:rsidRPr="008C19AA" w:rsidRDefault="00F2243D"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9044F1">
        <w:rPr>
          <w:rFonts w:ascii="GHEA Grapalat" w:hAnsi="GHEA Grapalat"/>
        </w:rPr>
        <w:lastRenderedPageBreak/>
        <w:t xml:space="preserve">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F2243D" w:rsidRPr="008C19AA" w:rsidRDefault="00F2243D" w:rsidP="00B46D58">
      <w:pPr>
        <w:widowControl w:val="0"/>
        <w:spacing w:after="160"/>
        <w:jc w:val="center"/>
        <w:rPr>
          <w:rFonts w:ascii="GHEA Grapalat" w:hAnsi="GHEA Grapalat"/>
          <w:b/>
        </w:rPr>
      </w:pPr>
    </w:p>
    <w:p w:rsidR="00F2243D" w:rsidRPr="008C19AA" w:rsidRDefault="00F2243D"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837C3C"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IKVCIK-GHAPDzB-20/0</w:t>
      </w:r>
      <w:r w:rsidR="00837C3C" w:rsidRPr="00837C3C">
        <w:rPr>
          <w:rFonts w:ascii="GHEA Grapalat" w:hAnsi="GHEA Grapalat"/>
          <w:b/>
          <w:sz w:val="24"/>
          <w:szCs w:val="24"/>
        </w:rPr>
        <w:t>9</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837C3C">
        <w:rPr>
          <w:rFonts w:ascii="GHEA Grapalat" w:hAnsi="GHEA Grapalat"/>
          <w:b/>
          <w:sz w:val="20"/>
          <w:szCs w:val="20"/>
          <w:lang w:val="en-US"/>
        </w:rPr>
        <w:t>9</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837C3C" w:rsidRPr="00837C3C">
        <w:rPr>
          <w:rFonts w:ascii="GHEA Grapalat" w:hAnsi="GHEA Grapalat"/>
          <w:b/>
          <w:sz w:val="20"/>
          <w:szCs w:val="20"/>
        </w:rPr>
        <w:t>9</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lastRenderedPageBreak/>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837C3C" w:rsidRPr="00837C3C">
        <w:rPr>
          <w:rFonts w:ascii="GHEA Grapalat" w:hAnsi="GHEA Grapalat"/>
          <w:b/>
          <w:sz w:val="20"/>
          <w:szCs w:val="20"/>
        </w:rPr>
        <w:t>9</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781"/>
        <w:gridCol w:w="3206"/>
        <w:gridCol w:w="4023"/>
      </w:tblGrid>
      <w:tr w:rsidR="006B3E56" w:rsidTr="00A0276E">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781"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20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0276E">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81"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20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A0276E">
      <w:pPr>
        <w:rPr>
          <w:rFonts w:ascii="GHEA Grapalat" w:hAnsi="GHEA Grapalat"/>
        </w:rPr>
      </w:pPr>
      <w:r>
        <w:rPr>
          <w:rFonts w:ascii="GHEA Grapalat" w:hAnsi="GHEA Grapalat"/>
        </w:rPr>
        <w:br w:type="page"/>
      </w:r>
    </w:p>
    <w:p w:rsidR="00993891" w:rsidRDefault="00F36AD3" w:rsidP="00B46D58">
      <w:pPr>
        <w:jc w:val="both"/>
        <w:rPr>
          <w:rFonts w:ascii="GHEA Grapalat" w:hAnsi="GHEA Grapalat"/>
        </w:rPr>
      </w:pPr>
      <w:r>
        <w:rPr>
          <w:rFonts w:ascii="GHEA Grapalat" w:hAnsi="GHEA Grapalat"/>
        </w:rPr>
        <w:lastRenderedPageBreak/>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837C3C"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6A7264" w:rsidRPr="000839F0">
        <w:rPr>
          <w:rFonts w:ascii="GHEA Grapalat" w:hAnsi="GHEA Grapalat"/>
          <w:b/>
          <w:sz w:val="24"/>
          <w:szCs w:val="24"/>
        </w:rPr>
        <w:t>IKVCIK-GHAPDzB-20/</w:t>
      </w:r>
      <w:r w:rsidR="00A0276E" w:rsidRPr="00A0276E">
        <w:rPr>
          <w:rFonts w:ascii="GHEA Grapalat" w:hAnsi="GHEA Grapalat"/>
          <w:b/>
          <w:sz w:val="24"/>
          <w:szCs w:val="24"/>
        </w:rPr>
        <w:t>0</w:t>
      </w:r>
      <w:r w:rsidR="00837C3C" w:rsidRPr="00837C3C">
        <w:rPr>
          <w:rFonts w:ascii="GHEA Grapalat" w:hAnsi="GHEA Grapalat"/>
          <w:b/>
          <w:sz w:val="24"/>
          <w:szCs w:val="24"/>
        </w:rPr>
        <w:t>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837C3C" w:rsidRPr="00837C3C">
        <w:rPr>
          <w:rFonts w:ascii="GHEA Grapalat" w:hAnsi="GHEA Grapalat"/>
          <w:b/>
          <w:sz w:val="20"/>
          <w:szCs w:val="20"/>
        </w:rPr>
        <w:t>9</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837C3C" w:rsidRDefault="00837C3C" w:rsidP="00B46D58">
      <w:pPr>
        <w:pStyle w:val="31"/>
        <w:widowControl w:val="0"/>
        <w:spacing w:after="160" w:line="240" w:lineRule="auto"/>
        <w:ind w:firstLine="0"/>
        <w:jc w:val="right"/>
        <w:rPr>
          <w:rFonts w:ascii="GHEA Grapalat" w:hAnsi="GHEA Grapalat"/>
          <w:b/>
          <w:sz w:val="24"/>
          <w:szCs w:val="24"/>
          <w:lang w:val="en-US"/>
        </w:rPr>
      </w:pPr>
    </w:p>
    <w:p w:rsidR="00837C3C" w:rsidRDefault="00837C3C" w:rsidP="00B46D58">
      <w:pPr>
        <w:pStyle w:val="31"/>
        <w:widowControl w:val="0"/>
        <w:spacing w:after="160" w:line="240" w:lineRule="auto"/>
        <w:ind w:firstLine="0"/>
        <w:jc w:val="right"/>
        <w:rPr>
          <w:rFonts w:ascii="GHEA Grapalat" w:hAnsi="GHEA Grapalat"/>
          <w:b/>
          <w:sz w:val="24"/>
          <w:szCs w:val="24"/>
          <w:lang w:val="en-US"/>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"IKVCIK-GHAPDzB-20/0</w:t>
      </w:r>
      <w:r w:rsidR="00837C3C" w:rsidRPr="00837C3C">
        <w:rPr>
          <w:rFonts w:ascii="GHEA Grapalat" w:hAnsi="GHEA Grapalat"/>
          <w:b/>
          <w:sz w:val="24"/>
          <w:szCs w:val="24"/>
        </w:rPr>
        <w:t>9</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IKVCIK-GHAPDzB-20/0</w:t>
      </w:r>
      <w:r w:rsidR="00837C3C" w:rsidRPr="00837C3C">
        <w:rPr>
          <w:rFonts w:ascii="GHEA Grapalat" w:hAnsi="GHEA Grapalat"/>
          <w:b/>
          <w:sz w:val="20"/>
          <w:szCs w:val="20"/>
        </w:rPr>
        <w:t>9</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FB18A4" w:rsidRPr="00CF32DD" w:rsidRDefault="00FB18A4"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котировок</w:t>
      </w:r>
      <w:r w:rsidR="006A7264" w:rsidRPr="006A7264">
        <w:rPr>
          <w:rFonts w:ascii="GHEA Grapalat" w:hAnsi="GHEA Grapalat"/>
          <w:i/>
          <w:sz w:val="22"/>
          <w:szCs w:val="22"/>
        </w:rPr>
        <w:br/>
        <w:t>под кодом "IKVCIK-GHAPDzB-20/0</w:t>
      </w:r>
      <w:r w:rsidR="00837C3C" w:rsidRPr="00837C3C">
        <w:rPr>
          <w:rFonts w:ascii="GHEA Grapalat" w:hAnsi="GHEA Grapalat"/>
          <w:i/>
          <w:sz w:val="22"/>
          <w:szCs w:val="22"/>
        </w:rPr>
        <w:t>9</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"IKVCIK-GHAPDzB-20/0</w:t>
      </w:r>
      <w:r w:rsidR="00837C3C" w:rsidRPr="00837C3C">
        <w:rPr>
          <w:rFonts w:ascii="GHEA Grapalat" w:hAnsi="GHEA Grapalat"/>
          <w:b/>
          <w:sz w:val="22"/>
          <w:szCs w:val="22"/>
        </w:rPr>
        <w:t>9</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Default="00142B9C" w:rsidP="00837C3C">
      <w:pPr>
        <w:widowControl w:val="0"/>
        <w:spacing w:after="160"/>
        <w:rPr>
          <w:rFonts w:ascii="GHEA Grapalat" w:hAnsi="GHEA Grapalat"/>
          <w:sz w:val="22"/>
          <w:szCs w:val="22"/>
          <w:lang w:val="en-US"/>
        </w:rPr>
      </w:pPr>
    </w:p>
    <w:p w:rsidR="00837C3C" w:rsidRPr="00837C3C" w:rsidRDefault="00837C3C" w:rsidP="00837C3C">
      <w:pPr>
        <w:widowControl w:val="0"/>
        <w:spacing w:after="160"/>
        <w:rPr>
          <w:rFonts w:ascii="GHEA Grapalat" w:hAnsi="GHEA Grapalat"/>
          <w:sz w:val="22"/>
          <w:szCs w:val="22"/>
          <w:lang w:val="en-US"/>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837C3C" w:rsidRDefault="00142B9C" w:rsidP="00837C3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C19AA" w:rsidRPr="008C19AA">
              <w:rPr>
                <w:rFonts w:ascii="GHEA Grapalat" w:hAnsi="GHEA Grapalat"/>
              </w:rPr>
              <w:t xml:space="preserve"> </w:t>
            </w:r>
            <w:r w:rsidR="008C19AA">
              <w:rPr>
                <w:rFonts w:ascii="GHEA Grapalat" w:hAnsi="GHEA Grapalat"/>
                <w:lang w:val="en-US"/>
              </w:rPr>
              <w:t>IKVCIK</w:t>
            </w:r>
            <w:r w:rsidR="008C19AA" w:rsidRPr="00F44EB5">
              <w:rPr>
                <w:rFonts w:ascii="GHEA Grapalat" w:hAnsi="GHEA Grapalat"/>
              </w:rPr>
              <w:t>-</w:t>
            </w:r>
            <w:r w:rsidR="008C19AA" w:rsidRPr="00AA5BD2">
              <w:rPr>
                <w:rFonts w:ascii="GHEA Grapalat" w:hAnsi="GHEA Grapalat"/>
              </w:rPr>
              <w:t>GHAPDzB</w:t>
            </w:r>
            <w:r w:rsidR="008C19AA" w:rsidRPr="00F44EB5">
              <w:rPr>
                <w:rFonts w:ascii="GHEA Grapalat" w:hAnsi="GHEA Grapalat"/>
              </w:rPr>
              <w:t>-20 /0</w:t>
            </w:r>
            <w:r w:rsidR="00837C3C" w:rsidRPr="00837C3C">
              <w:rPr>
                <w:rFonts w:ascii="GHEA Grapalat" w:hAnsi="GHEA Grapalat"/>
              </w:rPr>
              <w:t>9</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котировок</w:t>
      </w:r>
      <w:r w:rsidR="001E4927" w:rsidRPr="006A7264">
        <w:rPr>
          <w:rFonts w:ascii="GHEA Grapalat" w:hAnsi="GHEA Grapalat"/>
          <w:i/>
          <w:sz w:val="22"/>
          <w:szCs w:val="22"/>
        </w:rPr>
        <w:br/>
        <w:t>под кодом "IKVCIK-GHAPDzB-20/0</w:t>
      </w:r>
      <w:r w:rsidR="00837C3C" w:rsidRPr="00837C3C">
        <w:rPr>
          <w:rFonts w:ascii="GHEA Grapalat" w:hAnsi="GHEA Grapalat"/>
          <w:i/>
          <w:sz w:val="22"/>
          <w:szCs w:val="22"/>
        </w:rPr>
        <w:t>9</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"IKVCIK-GHAPDzB-20/0</w:t>
      </w:r>
      <w:r w:rsidR="00B86E1C" w:rsidRPr="00B86E1C">
        <w:rPr>
          <w:rFonts w:ascii="GHEA Grapalat" w:hAnsi="GHEA Grapalat"/>
          <w:i/>
          <w:sz w:val="22"/>
          <w:szCs w:val="22"/>
        </w:rPr>
        <w:t>5</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86E1C" w:rsidRDefault="00FB18A4" w:rsidP="00B86E1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C19AA" w:rsidRPr="008C19AA">
              <w:rPr>
                <w:rFonts w:ascii="GHEA Grapalat" w:hAnsi="GHEA Grapalat"/>
              </w:rPr>
              <w:t xml:space="preserve"> </w:t>
            </w:r>
            <w:r w:rsidR="008C19AA">
              <w:rPr>
                <w:rFonts w:ascii="GHEA Grapalat" w:hAnsi="GHEA Grapalat"/>
                <w:lang w:val="en-US"/>
              </w:rPr>
              <w:t>IKVCIK</w:t>
            </w:r>
            <w:r w:rsidR="008C19AA" w:rsidRPr="00F44EB5">
              <w:rPr>
                <w:rFonts w:ascii="GHEA Grapalat" w:hAnsi="GHEA Grapalat"/>
              </w:rPr>
              <w:t>-</w:t>
            </w:r>
            <w:r w:rsidR="008C19AA" w:rsidRPr="00AA5BD2">
              <w:rPr>
                <w:rFonts w:ascii="GHEA Grapalat" w:hAnsi="GHEA Grapalat"/>
              </w:rPr>
              <w:t>GHAPDzB</w:t>
            </w:r>
            <w:r w:rsidR="008C19AA" w:rsidRPr="00F44EB5">
              <w:rPr>
                <w:rFonts w:ascii="GHEA Grapalat" w:hAnsi="GHEA Grapalat"/>
              </w:rPr>
              <w:t>-20 /0</w:t>
            </w:r>
            <w:r w:rsidR="00B86E1C" w:rsidRPr="00B86E1C">
              <w:rPr>
                <w:rFonts w:ascii="GHEA Grapalat" w:hAnsi="GHEA Grapalat"/>
              </w:rPr>
              <w:t>5</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IKVCIK-GHAPDzB-20/0</w:t>
      </w:r>
      <w:r w:rsidR="00837C3C" w:rsidRPr="00837C3C">
        <w:rPr>
          <w:rFonts w:ascii="GHEA Grapalat" w:hAnsi="GHEA Grapalat"/>
          <w:b/>
          <w:sz w:val="24"/>
          <w:szCs w:val="24"/>
        </w:rPr>
        <w:t>9</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w:t>
      </w:r>
      <w:r w:rsidR="00036346" w:rsidRPr="00AA5BD2">
        <w:rPr>
          <w:rFonts w:ascii="GHEA Grapalat" w:hAnsi="GHEA Grapalat"/>
          <w:b/>
        </w:rPr>
        <w:t>ТОВАРА</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IKVCIK-GHAPDzB-20/0</w:t>
      </w:r>
      <w:r w:rsidR="00837C3C">
        <w:rPr>
          <w:rFonts w:ascii="GHEA Grapalat" w:hAnsi="GHEA Grapalat"/>
          <w:b/>
          <w:lang w:val="en-US"/>
        </w:rPr>
        <w:t>9</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w:t>
      </w:r>
      <w:r w:rsidRPr="00B138F3">
        <w:rPr>
          <w:rFonts w:ascii="GHEA Grapalat" w:hAnsi="GHEA Grapalat"/>
        </w:rPr>
        <w:lastRenderedPageBreak/>
        <w:t>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1"/>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 xml:space="preserve">Если в течение гарантийного срока выявлены дефекты поставленного </w:t>
      </w:r>
      <w:r w:rsidRPr="00B138F3">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w:t>
      </w:r>
      <w:r w:rsidRPr="00B138F3">
        <w:rPr>
          <w:rFonts w:ascii="GHEA Grapalat" w:hAnsi="GHEA Grapalat"/>
        </w:rPr>
        <w:lastRenderedPageBreak/>
        <w:t>(ноль целых пять десятых) процента от цены договора</w:t>
      </w:r>
      <w:r w:rsidR="00803ED8" w:rsidRPr="00B138F3">
        <w:rPr>
          <w:rStyle w:val="af6"/>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w:t>
      </w:r>
      <w:r w:rsidRPr="00B138F3">
        <w:rPr>
          <w:rFonts w:ascii="GHEA Grapalat" w:hAnsi="GHEA Grapalat"/>
        </w:rPr>
        <w:lastRenderedPageBreak/>
        <w:t>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E94849" w:rsidRPr="00BC0CCD" w:rsidRDefault="00071D1C" w:rsidP="00E94849">
      <w:pPr>
        <w:widowControl w:val="0"/>
        <w:tabs>
          <w:tab w:val="left" w:pos="1276"/>
        </w:tabs>
        <w:spacing w:after="160" w:line="360" w:lineRule="auto"/>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00E94849" w:rsidRPr="00BC0CCD">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w:t>
      </w:r>
      <w:r w:rsidR="00E94849" w:rsidRPr="00BC0CCD">
        <w:rPr>
          <w:rFonts w:ascii="GHEA Grapalat" w:hAnsi="GHEA Grapalat"/>
        </w:rPr>
        <w:lastRenderedPageBreak/>
        <w:t>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E94849">
        <w:rPr>
          <w:rStyle w:val="af6"/>
          <w:rFonts w:ascii="GHEA Grapalat" w:hAnsi="GHEA Grapalat"/>
        </w:rPr>
        <w:footnoteReference w:customMarkFollows="1" w:id="17"/>
        <w:t>26</w:t>
      </w:r>
    </w:p>
    <w:p w:rsidR="00071D1C" w:rsidRPr="00B138F3" w:rsidRDefault="00071D1C" w:rsidP="00E94849">
      <w:pPr>
        <w:widowControl w:val="0"/>
        <w:tabs>
          <w:tab w:val="left" w:pos="1276"/>
        </w:tabs>
        <w:spacing w:after="160"/>
        <w:ind w:firstLine="567"/>
        <w:jc w:val="both"/>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IKVCIK-GHAPDzB-20/0</w:t>
      </w:r>
      <w:r w:rsidR="00837C3C" w:rsidRPr="00837C3C">
        <w:rPr>
          <w:rFonts w:ascii="GHEA Grapalat" w:hAnsi="GHEA Grapalat"/>
          <w:i/>
        </w:rPr>
        <w:t>9</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2730"/>
        <w:gridCol w:w="1568"/>
        <w:gridCol w:w="1936"/>
        <w:gridCol w:w="1475"/>
        <w:gridCol w:w="1091"/>
        <w:gridCol w:w="1568"/>
        <w:gridCol w:w="987"/>
        <w:gridCol w:w="849"/>
        <w:gridCol w:w="6"/>
        <w:gridCol w:w="707"/>
        <w:gridCol w:w="6"/>
        <w:gridCol w:w="1158"/>
        <w:gridCol w:w="6"/>
        <w:gridCol w:w="954"/>
        <w:gridCol w:w="22"/>
      </w:tblGrid>
      <w:tr w:rsidR="00B138F3" w:rsidRPr="00B138F3" w:rsidTr="00AE0221">
        <w:trPr>
          <w:trHeight w:val="142"/>
          <w:jc w:val="center"/>
        </w:trPr>
        <w:tc>
          <w:tcPr>
            <w:tcW w:w="16312"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E0221">
        <w:trPr>
          <w:trHeight w:val="217"/>
          <w:jc w:val="center"/>
        </w:trPr>
        <w:tc>
          <w:tcPr>
            <w:tcW w:w="124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3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8"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36"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9"/>
              <w:t>**</w:t>
            </w:r>
          </w:p>
        </w:tc>
        <w:tc>
          <w:tcPr>
            <w:tcW w:w="1475"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5" w:type="dxa"/>
            <w:gridSpan w:val="2"/>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53" w:type="dxa"/>
            <w:gridSpan w:val="6"/>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E0221">
        <w:trPr>
          <w:trHeight w:val="440"/>
          <w:jc w:val="center"/>
        </w:trPr>
        <w:tc>
          <w:tcPr>
            <w:tcW w:w="1249" w:type="dxa"/>
            <w:vMerge/>
            <w:vAlign w:val="center"/>
          </w:tcPr>
          <w:p w:rsidR="00071D1C" w:rsidRPr="00B138F3" w:rsidRDefault="00071D1C" w:rsidP="00B46D58">
            <w:pPr>
              <w:widowControl w:val="0"/>
              <w:jc w:val="center"/>
              <w:rPr>
                <w:rFonts w:ascii="GHEA Grapalat" w:hAnsi="GHEA Grapalat"/>
                <w:sz w:val="16"/>
                <w:szCs w:val="16"/>
              </w:rPr>
            </w:pPr>
          </w:p>
        </w:tc>
        <w:tc>
          <w:tcPr>
            <w:tcW w:w="2730"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1936" w:type="dxa"/>
            <w:vMerge/>
            <w:vAlign w:val="center"/>
          </w:tcPr>
          <w:p w:rsidR="00071D1C" w:rsidRPr="00B138F3" w:rsidRDefault="00071D1C" w:rsidP="00B46D58">
            <w:pPr>
              <w:widowControl w:val="0"/>
              <w:jc w:val="center"/>
              <w:rPr>
                <w:rFonts w:ascii="GHEA Grapalat" w:hAnsi="GHEA Grapalat"/>
                <w:sz w:val="16"/>
                <w:szCs w:val="16"/>
              </w:rPr>
            </w:pPr>
          </w:p>
        </w:tc>
        <w:tc>
          <w:tcPr>
            <w:tcW w:w="1475"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5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713" w:type="dxa"/>
            <w:gridSpan w:val="2"/>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64"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76" w:type="dxa"/>
            <w:gridSpan w:val="2"/>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0"/>
              <w:t>***</w:t>
            </w:r>
          </w:p>
        </w:tc>
      </w:tr>
      <w:tr w:rsidR="00AE0221" w:rsidRPr="00B138F3" w:rsidTr="00AE0221">
        <w:trPr>
          <w:gridAfter w:val="1"/>
          <w:wAfter w:w="22" w:type="dxa"/>
          <w:trHeight w:val="243"/>
          <w:jc w:val="center"/>
        </w:trPr>
        <w:tc>
          <w:tcPr>
            <w:tcW w:w="1249" w:type="dxa"/>
            <w:vAlign w:val="center"/>
          </w:tcPr>
          <w:p w:rsidR="00AE0221" w:rsidRPr="00E2069D" w:rsidRDefault="00AE022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730" w:type="dxa"/>
            <w:vAlign w:val="center"/>
          </w:tcPr>
          <w:p w:rsidR="00AE0221" w:rsidRPr="005675DA" w:rsidRDefault="00AE0221" w:rsidP="00612156">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568" w:type="dxa"/>
            <w:vAlign w:val="center"/>
          </w:tcPr>
          <w:p w:rsidR="00AE0221" w:rsidRPr="0024274F" w:rsidRDefault="00AE0221" w:rsidP="00612156">
            <w:pPr>
              <w:widowControl w:val="0"/>
              <w:spacing w:after="120"/>
              <w:jc w:val="center"/>
              <w:rPr>
                <w:rFonts w:ascii="GHEA Grapalat" w:hAnsi="GHEA Grapalat"/>
                <w:sz w:val="16"/>
                <w:szCs w:val="16"/>
              </w:rPr>
            </w:pPr>
            <w:r w:rsidRPr="00BD62C8">
              <w:rPr>
                <w:rFonts w:ascii="GHEA Grapalat" w:hAnsi="GHEA Grapalat"/>
                <w:sz w:val="16"/>
                <w:szCs w:val="16"/>
              </w:rPr>
              <w:t xml:space="preserve">Бензин, </w:t>
            </w:r>
            <w:proofErr w:type="spellStart"/>
            <w:r w:rsidRPr="00BD62C8">
              <w:rPr>
                <w:rFonts w:ascii="GHEA Grapalat" w:hAnsi="GHEA Grapalat"/>
                <w:sz w:val="16"/>
                <w:szCs w:val="16"/>
              </w:rPr>
              <w:t>регуляр</w:t>
            </w:r>
            <w:proofErr w:type="spellEnd"/>
          </w:p>
        </w:tc>
        <w:tc>
          <w:tcPr>
            <w:tcW w:w="1936" w:type="dxa"/>
          </w:tcPr>
          <w:p w:rsidR="00AE0221" w:rsidRPr="00B138F3" w:rsidRDefault="00AE0221" w:rsidP="00B46D58">
            <w:pPr>
              <w:widowControl w:val="0"/>
              <w:jc w:val="center"/>
              <w:rPr>
                <w:rFonts w:ascii="GHEA Grapalat" w:hAnsi="GHEA Grapalat"/>
                <w:sz w:val="16"/>
                <w:szCs w:val="16"/>
              </w:rPr>
            </w:pPr>
          </w:p>
        </w:tc>
        <w:tc>
          <w:tcPr>
            <w:tcW w:w="1475" w:type="dxa"/>
          </w:tcPr>
          <w:p w:rsidR="00AE0221" w:rsidRPr="00AA5BD2" w:rsidRDefault="00AE0221" w:rsidP="00036346">
            <w:pPr>
              <w:widowControl w:val="0"/>
              <w:spacing w:after="120"/>
              <w:jc w:val="center"/>
              <w:rPr>
                <w:rFonts w:ascii="GHEA Grapalat" w:hAnsi="GHEA Grapalat"/>
                <w:sz w:val="16"/>
                <w:szCs w:val="16"/>
              </w:rPr>
            </w:pPr>
            <w:proofErr w:type="gramStart"/>
            <w:r w:rsidRPr="00B46AC0">
              <w:rPr>
                <w:rFonts w:ascii="GHEA Grapalat" w:hAnsi="GHEA Grapalat"/>
                <w:sz w:val="16"/>
                <w:szCs w:val="16"/>
              </w:rPr>
              <w:t xml:space="preserve">Содержание свинца не более 5 мг/дм3; объемная часть бензола не более 1%; плотность при температуре 15 0 с: 720 до 775 кг/м3; содержание серы не более 10 </w:t>
            </w:r>
            <w:r w:rsidRPr="00B46AC0">
              <w:rPr>
                <w:rFonts w:ascii="GHEA Grapalat" w:hAnsi="GHEA Grapalat"/>
                <w:sz w:val="16"/>
                <w:szCs w:val="16"/>
              </w:rPr>
              <w:lastRenderedPageBreak/>
              <w:t>мг/кг; массовая часть кислорода не более 2,7%; объемная часть окислителей не более 7 метанола-3; содержание серы не более 10 мг / кг;</w:t>
            </w:r>
            <w:proofErr w:type="gramEnd"/>
            <w:r w:rsidRPr="00B46AC0">
              <w:rPr>
                <w:rFonts w:ascii="GHEA Grapalat" w:hAnsi="GHEA Grapalat"/>
                <w:sz w:val="16"/>
                <w:szCs w:val="16"/>
              </w:rPr>
              <w:t xml:space="preserve"> масса кислорода не более 2,7%; объемная часть окислителей-не более%, этанол-5%, спирт изопропил-10%, спирт изобутил-10%, спирт трибутил-7%, эфиры (C5 и более)-15%, другие окислители-10 %, безопасность, маркировка и упаковка согласно постановлению правительства РА от 2004г. в результате проведенных двусторонних совещаний были созданы более благоприятные условия для проведения </w:t>
            </w:r>
            <w:proofErr w:type="spellStart"/>
            <w:r w:rsidRPr="00B46AC0">
              <w:rPr>
                <w:rFonts w:ascii="GHEA Grapalat" w:hAnsi="GHEA Grapalat"/>
                <w:sz w:val="16"/>
                <w:szCs w:val="16"/>
              </w:rPr>
              <w:t>техническомы</w:t>
            </w:r>
            <w:proofErr w:type="spellEnd"/>
            <w:r w:rsidRPr="00B46AC0">
              <w:rPr>
                <w:rFonts w:ascii="GHEA Grapalat" w:hAnsi="GHEA Grapalat"/>
                <w:sz w:val="16"/>
                <w:szCs w:val="16"/>
              </w:rPr>
              <w:t xml:space="preserve"> регламенту»:</w:t>
            </w:r>
          </w:p>
        </w:tc>
        <w:tc>
          <w:tcPr>
            <w:tcW w:w="1091" w:type="dxa"/>
            <w:vAlign w:val="center"/>
          </w:tcPr>
          <w:p w:rsidR="00AE0221" w:rsidRPr="00B138F3" w:rsidRDefault="00AE0221" w:rsidP="00612156">
            <w:pPr>
              <w:widowControl w:val="0"/>
              <w:jc w:val="center"/>
              <w:rPr>
                <w:rFonts w:ascii="GHEA Grapalat" w:hAnsi="GHEA Grapalat"/>
                <w:sz w:val="16"/>
                <w:szCs w:val="16"/>
              </w:rPr>
            </w:pPr>
            <w:r w:rsidRPr="00257FC0">
              <w:rPr>
                <w:rFonts w:ascii="GHEA Grapalat" w:hAnsi="GHEA Grapalat"/>
                <w:sz w:val="16"/>
                <w:szCs w:val="16"/>
              </w:rPr>
              <w:lastRenderedPageBreak/>
              <w:t>литр</w:t>
            </w:r>
          </w:p>
        </w:tc>
        <w:tc>
          <w:tcPr>
            <w:tcW w:w="1568" w:type="dxa"/>
          </w:tcPr>
          <w:p w:rsidR="00AE0221" w:rsidRPr="00B138F3" w:rsidRDefault="00AE0221" w:rsidP="00B46D58">
            <w:pPr>
              <w:widowControl w:val="0"/>
              <w:jc w:val="center"/>
              <w:rPr>
                <w:rFonts w:ascii="GHEA Grapalat" w:hAnsi="GHEA Grapalat"/>
                <w:sz w:val="16"/>
                <w:szCs w:val="16"/>
              </w:rPr>
            </w:pPr>
          </w:p>
        </w:tc>
        <w:tc>
          <w:tcPr>
            <w:tcW w:w="987" w:type="dxa"/>
          </w:tcPr>
          <w:p w:rsidR="00AE0221" w:rsidRPr="00B138F3" w:rsidRDefault="00AE0221" w:rsidP="00B46D58">
            <w:pPr>
              <w:widowControl w:val="0"/>
              <w:jc w:val="center"/>
              <w:rPr>
                <w:rFonts w:ascii="GHEA Grapalat" w:hAnsi="GHEA Grapalat"/>
                <w:sz w:val="16"/>
                <w:szCs w:val="16"/>
              </w:rPr>
            </w:pPr>
          </w:p>
        </w:tc>
        <w:tc>
          <w:tcPr>
            <w:tcW w:w="855" w:type="dxa"/>
            <w:gridSpan w:val="2"/>
            <w:vAlign w:val="center"/>
          </w:tcPr>
          <w:p w:rsidR="00AE0221" w:rsidRPr="00F2243D" w:rsidRDefault="00F2243D" w:rsidP="00F2243D">
            <w:pPr>
              <w:widowControl w:val="0"/>
              <w:jc w:val="center"/>
              <w:rPr>
                <w:rFonts w:ascii="GHEA Grapalat" w:hAnsi="GHEA Grapalat"/>
                <w:sz w:val="16"/>
                <w:szCs w:val="16"/>
                <w:lang w:val="en-US"/>
              </w:rPr>
            </w:pPr>
            <w:r>
              <w:rPr>
                <w:rFonts w:ascii="GHEA Grapalat" w:hAnsi="GHEA Grapalat"/>
                <w:sz w:val="16"/>
                <w:szCs w:val="16"/>
                <w:lang w:val="en-US"/>
              </w:rPr>
              <w:t>1500</w:t>
            </w:r>
          </w:p>
        </w:tc>
        <w:tc>
          <w:tcPr>
            <w:tcW w:w="713" w:type="dxa"/>
            <w:gridSpan w:val="2"/>
            <w:vAlign w:val="center"/>
          </w:tcPr>
          <w:p w:rsidR="00AE0221" w:rsidRPr="00B138F3" w:rsidRDefault="00AE022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1164" w:type="dxa"/>
            <w:gridSpan w:val="2"/>
            <w:vAlign w:val="center"/>
          </w:tcPr>
          <w:p w:rsidR="00AE0221" w:rsidRPr="00B138F3" w:rsidRDefault="00F2243D" w:rsidP="00C93CA3">
            <w:pPr>
              <w:widowControl w:val="0"/>
              <w:jc w:val="center"/>
              <w:rPr>
                <w:rFonts w:ascii="GHEA Grapalat" w:hAnsi="GHEA Grapalat"/>
                <w:sz w:val="16"/>
                <w:szCs w:val="16"/>
              </w:rPr>
            </w:pPr>
            <w:r>
              <w:rPr>
                <w:rFonts w:ascii="GHEA Grapalat" w:hAnsi="GHEA Grapalat"/>
                <w:sz w:val="16"/>
                <w:szCs w:val="16"/>
                <w:lang w:val="en-US"/>
              </w:rPr>
              <w:t>1500</w:t>
            </w:r>
            <w:r w:rsidR="00AE0221" w:rsidRPr="00804819">
              <w:rPr>
                <w:rFonts w:ascii="GHEA Grapalat" w:hAnsi="GHEA Grapalat"/>
                <w:sz w:val="16"/>
                <w:szCs w:val="16"/>
              </w:rPr>
              <w:t>.</w:t>
            </w:r>
          </w:p>
        </w:tc>
        <w:tc>
          <w:tcPr>
            <w:tcW w:w="954" w:type="dxa"/>
          </w:tcPr>
          <w:p w:rsidR="00AE0221" w:rsidRPr="002B3DA2" w:rsidRDefault="00AE0221" w:rsidP="00AE0221">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 xml:space="preserve">20 дней со дня </w:t>
            </w:r>
            <w:proofErr w:type="gramStart"/>
            <w:r w:rsidRPr="00E82A55">
              <w:rPr>
                <w:rFonts w:ascii="Sylfaen" w:hAnsi="Sylfaen"/>
                <w:sz w:val="18"/>
                <w:szCs w:val="18"/>
              </w:rPr>
              <w:t>вступления</w:t>
            </w:r>
            <w:proofErr w:type="gramEnd"/>
            <w:r w:rsidRPr="00E82A55">
              <w:rPr>
                <w:rFonts w:ascii="Sylfaen" w:hAnsi="Sylfaen"/>
                <w:sz w:val="18"/>
                <w:szCs w:val="18"/>
              </w:rPr>
              <w:t xml:space="preserve"> в силу заключаемого между сторонами </w:t>
            </w:r>
            <w:r w:rsidRPr="00E82A55">
              <w:rPr>
                <w:rFonts w:ascii="Sylfaen" w:hAnsi="Sylfaen"/>
                <w:sz w:val="18"/>
                <w:szCs w:val="18"/>
              </w:rPr>
              <w:lastRenderedPageBreak/>
              <w:t xml:space="preserve">соглашения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финансовых средств.</w:t>
            </w:r>
          </w:p>
        </w:tc>
      </w:tr>
      <w:tr w:rsidR="00AE0221" w:rsidRPr="00B138F3" w:rsidTr="00AE0221">
        <w:trPr>
          <w:trHeight w:val="7980"/>
          <w:jc w:val="center"/>
        </w:trPr>
        <w:tc>
          <w:tcPr>
            <w:tcW w:w="1249" w:type="dxa"/>
            <w:vAlign w:val="center"/>
          </w:tcPr>
          <w:p w:rsidR="00AE0221" w:rsidRPr="00E2069D" w:rsidRDefault="00AE022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2730" w:type="dxa"/>
            <w:vAlign w:val="center"/>
          </w:tcPr>
          <w:p w:rsidR="00AE0221" w:rsidRPr="003A6EE1" w:rsidRDefault="00AE0221" w:rsidP="00036346">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AE0221" w:rsidRDefault="00AE0221" w:rsidP="00036346">
            <w:pPr>
              <w:jc w:val="center"/>
              <w:rPr>
                <w:rFonts w:ascii="GHEA Grapalat" w:hAnsi="GHEA Grapalat" w:cs="Calibri"/>
                <w:sz w:val="20"/>
                <w:szCs w:val="20"/>
              </w:rPr>
            </w:pPr>
          </w:p>
        </w:tc>
        <w:tc>
          <w:tcPr>
            <w:tcW w:w="1568" w:type="dxa"/>
            <w:vAlign w:val="center"/>
          </w:tcPr>
          <w:p w:rsidR="00AE0221" w:rsidRPr="00627745" w:rsidRDefault="00AE0221" w:rsidP="00036346">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936" w:type="dxa"/>
          </w:tcPr>
          <w:p w:rsidR="00AE0221" w:rsidRPr="00B138F3" w:rsidRDefault="00AE0221" w:rsidP="00B46D58">
            <w:pPr>
              <w:widowControl w:val="0"/>
              <w:jc w:val="center"/>
              <w:rPr>
                <w:rFonts w:ascii="GHEA Grapalat" w:hAnsi="GHEA Grapalat"/>
                <w:sz w:val="16"/>
                <w:szCs w:val="16"/>
              </w:rPr>
            </w:pPr>
          </w:p>
        </w:tc>
        <w:tc>
          <w:tcPr>
            <w:tcW w:w="1475" w:type="dxa"/>
          </w:tcPr>
          <w:p w:rsidR="00AE0221" w:rsidRPr="00AA5BD2" w:rsidRDefault="00AE0221" w:rsidP="00036346">
            <w:pPr>
              <w:widowControl w:val="0"/>
              <w:spacing w:after="120"/>
              <w:jc w:val="center"/>
              <w:rPr>
                <w:rFonts w:ascii="GHEA Grapalat" w:hAnsi="GHEA Grapalat"/>
                <w:sz w:val="16"/>
                <w:szCs w:val="16"/>
              </w:rPr>
            </w:pPr>
            <w:r w:rsidRPr="00257FC0">
              <w:rPr>
                <w:rFonts w:ascii="GHEA Grapalat" w:hAnsi="GHEA Grapalat"/>
                <w:sz w:val="16"/>
                <w:szCs w:val="16"/>
              </w:rPr>
              <w:t xml:space="preserve">Дизельное топливо, лето: </w:t>
            </w:r>
            <w:proofErr w:type="spellStart"/>
            <w:r w:rsidRPr="00257FC0">
              <w:rPr>
                <w:rFonts w:ascii="GHEA Grapalat" w:hAnsi="GHEA Grapalat"/>
                <w:sz w:val="16"/>
                <w:szCs w:val="16"/>
              </w:rPr>
              <w:t>цетановое</w:t>
            </w:r>
            <w:proofErr w:type="spellEnd"/>
            <w:r w:rsidRPr="00257FC0">
              <w:rPr>
                <w:rFonts w:ascii="GHEA Grapalat" w:hAnsi="GHEA Grapalat"/>
                <w:sz w:val="16"/>
                <w:szCs w:val="16"/>
              </w:rPr>
              <w:t xml:space="preserve"> число не менее 51, </w:t>
            </w:r>
            <w:proofErr w:type="spellStart"/>
            <w:r w:rsidRPr="00257FC0">
              <w:rPr>
                <w:rFonts w:ascii="GHEA Grapalat" w:hAnsi="GHEA Grapalat"/>
                <w:sz w:val="16"/>
                <w:szCs w:val="16"/>
              </w:rPr>
              <w:t>цетановый</w:t>
            </w:r>
            <w:proofErr w:type="spellEnd"/>
            <w:r w:rsidRPr="00257FC0">
              <w:rPr>
                <w:rFonts w:ascii="GHEA Grapalat" w:hAnsi="GHEA Grapalat"/>
                <w:sz w:val="16"/>
                <w:szCs w:val="16"/>
              </w:rPr>
              <w:t xml:space="preserve"> индекс не менее 46, плотность при 150</w:t>
            </w:r>
            <w:proofErr w:type="gramStart"/>
            <w:r w:rsidRPr="00257FC0">
              <w:rPr>
                <w:rFonts w:ascii="GHEA Grapalat" w:hAnsi="GHEA Grapalat"/>
                <w:sz w:val="16"/>
                <w:szCs w:val="16"/>
              </w:rPr>
              <w:t xml:space="preserve"> ° С</w:t>
            </w:r>
            <w:proofErr w:type="gramEnd"/>
            <w:r w:rsidRPr="00257FC0">
              <w:rPr>
                <w:rFonts w:ascii="GHEA Grapalat" w:hAnsi="GHEA Grapalat"/>
                <w:sz w:val="16"/>
                <w:szCs w:val="16"/>
              </w:rPr>
              <w:t xml:space="preserve"> при 820–845 кг / м3, содержание серы не более 350 мг / кг, температура воспламенения 550 ° С не менее 0,3% углеродного остатка при 10% остатка, вязкость при 400 ° С от 2,0 до 4,5 мм 2 / с;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купон</w:t>
            </w:r>
          </w:p>
        </w:tc>
        <w:tc>
          <w:tcPr>
            <w:tcW w:w="1091" w:type="dxa"/>
            <w:vAlign w:val="center"/>
          </w:tcPr>
          <w:p w:rsidR="00AE0221" w:rsidRPr="00B138F3" w:rsidRDefault="00AE0221" w:rsidP="00036346">
            <w:pPr>
              <w:widowControl w:val="0"/>
              <w:jc w:val="center"/>
              <w:rPr>
                <w:rFonts w:ascii="GHEA Grapalat" w:hAnsi="GHEA Grapalat"/>
                <w:sz w:val="16"/>
                <w:szCs w:val="16"/>
              </w:rPr>
            </w:pPr>
            <w:r w:rsidRPr="00257FC0">
              <w:rPr>
                <w:rFonts w:ascii="GHEA Grapalat" w:hAnsi="GHEA Grapalat"/>
                <w:sz w:val="16"/>
                <w:szCs w:val="16"/>
              </w:rPr>
              <w:t>литр</w:t>
            </w:r>
          </w:p>
        </w:tc>
        <w:tc>
          <w:tcPr>
            <w:tcW w:w="1568" w:type="dxa"/>
          </w:tcPr>
          <w:p w:rsidR="00AE0221" w:rsidRPr="00B138F3" w:rsidRDefault="00AE0221" w:rsidP="00B46D58">
            <w:pPr>
              <w:widowControl w:val="0"/>
              <w:jc w:val="center"/>
              <w:rPr>
                <w:rFonts w:ascii="GHEA Grapalat" w:hAnsi="GHEA Grapalat"/>
                <w:sz w:val="16"/>
                <w:szCs w:val="16"/>
              </w:rPr>
            </w:pPr>
          </w:p>
        </w:tc>
        <w:tc>
          <w:tcPr>
            <w:tcW w:w="987" w:type="dxa"/>
          </w:tcPr>
          <w:p w:rsidR="00AE0221" w:rsidRPr="00B138F3" w:rsidRDefault="00AE0221" w:rsidP="00B46D58">
            <w:pPr>
              <w:widowControl w:val="0"/>
              <w:jc w:val="center"/>
              <w:rPr>
                <w:rFonts w:ascii="GHEA Grapalat" w:hAnsi="GHEA Grapalat"/>
                <w:sz w:val="16"/>
                <w:szCs w:val="16"/>
              </w:rPr>
            </w:pPr>
          </w:p>
        </w:tc>
        <w:tc>
          <w:tcPr>
            <w:tcW w:w="849" w:type="dxa"/>
            <w:vAlign w:val="center"/>
          </w:tcPr>
          <w:p w:rsidR="00AE0221" w:rsidRPr="00F2243D" w:rsidRDefault="00F2243D" w:rsidP="00C93CA3">
            <w:pPr>
              <w:widowControl w:val="0"/>
              <w:jc w:val="center"/>
              <w:rPr>
                <w:rFonts w:ascii="GHEA Grapalat" w:hAnsi="GHEA Grapalat"/>
                <w:sz w:val="16"/>
                <w:szCs w:val="16"/>
                <w:lang w:val="en-US"/>
              </w:rPr>
            </w:pPr>
            <w:r>
              <w:rPr>
                <w:rFonts w:ascii="GHEA Grapalat" w:hAnsi="GHEA Grapalat"/>
                <w:sz w:val="16"/>
                <w:szCs w:val="16"/>
                <w:lang w:val="en-US"/>
              </w:rPr>
              <w:t>4500</w:t>
            </w:r>
          </w:p>
        </w:tc>
        <w:tc>
          <w:tcPr>
            <w:tcW w:w="713" w:type="dxa"/>
            <w:gridSpan w:val="2"/>
            <w:vAlign w:val="center"/>
          </w:tcPr>
          <w:p w:rsidR="00AE0221" w:rsidRPr="00B138F3" w:rsidRDefault="00AE0221" w:rsidP="00C93CA3">
            <w:pPr>
              <w:widowControl w:val="0"/>
              <w:jc w:val="center"/>
              <w:rPr>
                <w:rFonts w:ascii="GHEA Grapalat" w:hAnsi="GHEA Grapalat"/>
                <w:sz w:val="16"/>
                <w:szCs w:val="16"/>
              </w:rPr>
            </w:pPr>
            <w:proofErr w:type="spellStart"/>
            <w:r w:rsidRPr="00257FC0">
              <w:rPr>
                <w:rFonts w:ascii="GHEA Grapalat" w:hAnsi="GHEA Grapalat"/>
                <w:sz w:val="16"/>
                <w:szCs w:val="16"/>
              </w:rPr>
              <w:t>г</w:t>
            </w:r>
            <w:proofErr w:type="gramStart"/>
            <w:r w:rsidRPr="00257FC0">
              <w:rPr>
                <w:rFonts w:ascii="GHEA Grapalat" w:hAnsi="GHEA Grapalat"/>
                <w:sz w:val="16"/>
                <w:szCs w:val="16"/>
              </w:rPr>
              <w:t>.Е</w:t>
            </w:r>
            <w:proofErr w:type="gramEnd"/>
            <w:r w:rsidRPr="00257FC0">
              <w:rPr>
                <w:rFonts w:ascii="GHEA Grapalat" w:hAnsi="GHEA Grapalat"/>
                <w:sz w:val="16"/>
                <w:szCs w:val="16"/>
              </w:rPr>
              <w:t>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r w:rsidRPr="00C93CA3">
              <w:rPr>
                <w:rFonts w:ascii="GHEA Grapalat" w:hAnsi="GHEA Grapalat"/>
                <w:sz w:val="16"/>
                <w:szCs w:val="16"/>
              </w:rPr>
              <w:t>.</w:t>
            </w:r>
          </w:p>
        </w:tc>
        <w:tc>
          <w:tcPr>
            <w:tcW w:w="1164" w:type="dxa"/>
            <w:gridSpan w:val="2"/>
            <w:vAlign w:val="center"/>
          </w:tcPr>
          <w:p w:rsidR="00AE0221" w:rsidRPr="00F2243D" w:rsidRDefault="00F2243D" w:rsidP="00C93CA3">
            <w:pPr>
              <w:widowControl w:val="0"/>
              <w:jc w:val="center"/>
              <w:rPr>
                <w:rFonts w:ascii="GHEA Grapalat" w:hAnsi="GHEA Grapalat"/>
                <w:sz w:val="16"/>
                <w:szCs w:val="16"/>
                <w:lang w:val="en-US"/>
              </w:rPr>
            </w:pPr>
            <w:r>
              <w:rPr>
                <w:rFonts w:ascii="GHEA Grapalat" w:hAnsi="GHEA Grapalat"/>
                <w:sz w:val="16"/>
                <w:szCs w:val="16"/>
                <w:lang w:val="en-US"/>
              </w:rPr>
              <w:t>4500</w:t>
            </w:r>
          </w:p>
        </w:tc>
        <w:tc>
          <w:tcPr>
            <w:tcW w:w="982" w:type="dxa"/>
            <w:gridSpan w:val="3"/>
            <w:vAlign w:val="center"/>
          </w:tcPr>
          <w:p w:rsidR="00AE0221" w:rsidRPr="00B138F3" w:rsidRDefault="00AE0221" w:rsidP="00C93CA3">
            <w:pPr>
              <w:widowControl w:val="0"/>
              <w:jc w:val="center"/>
              <w:rPr>
                <w:rFonts w:ascii="GHEA Grapalat" w:hAnsi="GHEA Grapalat"/>
                <w:sz w:val="16"/>
                <w:szCs w:val="16"/>
              </w:rPr>
            </w:pPr>
            <w:r w:rsidRPr="00C93CA3">
              <w:rPr>
                <w:rFonts w:ascii="GHEA Grapalat" w:hAnsi="GHEA Grapalat"/>
                <w:sz w:val="16"/>
                <w:szCs w:val="16"/>
              </w:rPr>
              <w:t>.</w:t>
            </w:r>
            <w:r w:rsidRPr="00E82A55">
              <w:rPr>
                <w:rFonts w:ascii="Sylfaen" w:hAnsi="Sylfaen"/>
                <w:sz w:val="18"/>
                <w:szCs w:val="18"/>
              </w:rPr>
              <w:t xml:space="preserve"> 20 дней со дня </w:t>
            </w:r>
            <w:proofErr w:type="gramStart"/>
            <w:r w:rsidRPr="00E82A55">
              <w:rPr>
                <w:rFonts w:ascii="Sylfaen" w:hAnsi="Sylfaen"/>
                <w:sz w:val="18"/>
                <w:szCs w:val="18"/>
              </w:rPr>
              <w:t>вступления</w:t>
            </w:r>
            <w:proofErr w:type="gramEnd"/>
            <w:r w:rsidRPr="00E82A55">
              <w:rPr>
                <w:rFonts w:ascii="Sylfaen" w:hAnsi="Sylfaen"/>
                <w:sz w:val="18"/>
                <w:szCs w:val="18"/>
              </w:rPr>
              <w:t xml:space="preserve"> в силу заключаемого между сторонами соглашения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финансовых средств20 дней со дня вступления в силу заключаемого между сторонами соглашения в случае </w:t>
            </w:r>
            <w:proofErr w:type="spellStart"/>
            <w:r w:rsidRPr="00E82A55">
              <w:rPr>
                <w:rFonts w:ascii="Sylfaen" w:hAnsi="Sylfaen"/>
                <w:sz w:val="18"/>
                <w:szCs w:val="18"/>
              </w:rPr>
              <w:t>предусмотрения</w:t>
            </w:r>
            <w:proofErr w:type="spellEnd"/>
            <w:r w:rsidRPr="00E82A55">
              <w:rPr>
                <w:rFonts w:ascii="Sylfaen" w:hAnsi="Sylfaen"/>
                <w:sz w:val="18"/>
                <w:szCs w:val="18"/>
              </w:rPr>
              <w:t xml:space="preserve"> финансовых средств</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86E1C">
        <w:rPr>
          <w:rFonts w:ascii="GHEA Grapalat" w:hAnsi="GHEA Grapalat"/>
          <w:i/>
        </w:rPr>
        <w:t>IKVCIK-GHAPDzB-20/</w:t>
      </w:r>
      <w:r w:rsidR="00B86E1C" w:rsidRPr="00B86E1C">
        <w:rPr>
          <w:rFonts w:ascii="GHEA Grapalat" w:hAnsi="GHEA Grapalat"/>
          <w:i/>
        </w:rPr>
        <w:t>0</w:t>
      </w:r>
      <w:r w:rsidR="00837C3C" w:rsidRPr="00837C3C">
        <w:rPr>
          <w:rFonts w:ascii="GHEA Grapalat" w:hAnsi="GHEA Grapalat"/>
          <w:i/>
        </w:rPr>
        <w:t>9</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B86E1C">
        <w:rPr>
          <w:rFonts w:ascii="GHEA Grapalat" w:hAnsi="GHEA Grapalat"/>
          <w:i/>
        </w:rPr>
        <w:t>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147A1E">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47A1E">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2"/>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47A1E" w:rsidRPr="00B138F3" w:rsidTr="00036346">
        <w:trPr>
          <w:trHeight w:val="404"/>
          <w:jc w:val="center"/>
        </w:trPr>
        <w:tc>
          <w:tcPr>
            <w:tcW w:w="1724" w:type="dxa"/>
            <w:vAlign w:val="center"/>
          </w:tcPr>
          <w:p w:rsidR="00147A1E" w:rsidRPr="00E2069D" w:rsidRDefault="00147A1E" w:rsidP="0003634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2155" w:type="dxa"/>
            <w:vAlign w:val="center"/>
          </w:tcPr>
          <w:p w:rsidR="00147A1E" w:rsidRPr="005675DA" w:rsidRDefault="00147A1E" w:rsidP="00036346">
            <w:pPr>
              <w:widowControl w:val="0"/>
              <w:spacing w:after="120"/>
              <w:jc w:val="center"/>
              <w:rPr>
                <w:rFonts w:ascii="GHEA Grapalat" w:hAnsi="GHEA Grapalat"/>
                <w:sz w:val="16"/>
                <w:szCs w:val="16"/>
                <w:lang w:val="en-US"/>
              </w:rPr>
            </w:pPr>
            <w:r w:rsidRPr="0024274F">
              <w:rPr>
                <w:rFonts w:ascii="GHEA Grapalat" w:hAnsi="GHEA Grapalat"/>
                <w:sz w:val="16"/>
                <w:szCs w:val="16"/>
              </w:rPr>
              <w:t>09132100</w:t>
            </w:r>
          </w:p>
        </w:tc>
        <w:tc>
          <w:tcPr>
            <w:tcW w:w="1293" w:type="dxa"/>
            <w:vAlign w:val="center"/>
          </w:tcPr>
          <w:p w:rsidR="00147A1E" w:rsidRPr="0024274F" w:rsidRDefault="00147A1E" w:rsidP="00036346">
            <w:pPr>
              <w:widowControl w:val="0"/>
              <w:spacing w:after="120"/>
              <w:jc w:val="center"/>
              <w:rPr>
                <w:rFonts w:ascii="GHEA Grapalat" w:hAnsi="GHEA Grapalat"/>
                <w:sz w:val="16"/>
                <w:szCs w:val="16"/>
              </w:rPr>
            </w:pPr>
            <w:r w:rsidRPr="00BD62C8">
              <w:rPr>
                <w:rFonts w:ascii="GHEA Grapalat" w:hAnsi="GHEA Grapalat"/>
                <w:sz w:val="16"/>
                <w:szCs w:val="16"/>
              </w:rPr>
              <w:t xml:space="preserve">Бензин, </w:t>
            </w:r>
            <w:proofErr w:type="spellStart"/>
            <w:r w:rsidRPr="00BD62C8">
              <w:rPr>
                <w:rFonts w:ascii="GHEA Grapalat" w:hAnsi="GHEA Grapalat"/>
                <w:sz w:val="16"/>
                <w:szCs w:val="16"/>
              </w:rPr>
              <w:t>регуляр</w:t>
            </w:r>
            <w:proofErr w:type="spellEnd"/>
          </w:p>
        </w:tc>
        <w:tc>
          <w:tcPr>
            <w:tcW w:w="1007" w:type="dxa"/>
            <w:vAlign w:val="center"/>
          </w:tcPr>
          <w:p w:rsidR="00147A1E" w:rsidRPr="00B138F3" w:rsidRDefault="00147A1E"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147A1E" w:rsidRPr="00B138F3" w:rsidRDefault="00147A1E"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147A1E" w:rsidRPr="00B138F3" w:rsidRDefault="00147A1E"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147A1E" w:rsidRPr="00B138F3" w:rsidRDefault="00147A1E"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9131F1" w:rsidRPr="00B138F3" w:rsidTr="00991F9D">
        <w:trPr>
          <w:trHeight w:val="404"/>
          <w:jc w:val="center"/>
        </w:trPr>
        <w:tc>
          <w:tcPr>
            <w:tcW w:w="1724" w:type="dxa"/>
            <w:vAlign w:val="center"/>
          </w:tcPr>
          <w:p w:rsidR="009131F1" w:rsidRPr="00E2069D" w:rsidRDefault="009131F1" w:rsidP="00036346">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2155" w:type="dxa"/>
            <w:vAlign w:val="center"/>
          </w:tcPr>
          <w:p w:rsidR="009131F1" w:rsidRPr="003A6EE1" w:rsidRDefault="009131F1" w:rsidP="00036346">
            <w:pPr>
              <w:jc w:val="center"/>
              <w:rPr>
                <w:rFonts w:ascii="GHEA Grapalat" w:hAnsi="GHEA Grapalat"/>
                <w:sz w:val="18"/>
                <w:lang w:val="en-US" w:eastAsia="en-US" w:bidi="ar-SA"/>
              </w:rPr>
            </w:pPr>
            <w:r w:rsidRPr="003A6EE1">
              <w:rPr>
                <w:rFonts w:ascii="GHEA Grapalat" w:hAnsi="GHEA Grapalat"/>
                <w:sz w:val="18"/>
                <w:lang w:val="en-US" w:eastAsia="en-US" w:bidi="ar-SA"/>
              </w:rPr>
              <w:t>09134200</w:t>
            </w:r>
          </w:p>
          <w:p w:rsidR="009131F1" w:rsidRDefault="009131F1" w:rsidP="00036346">
            <w:pPr>
              <w:jc w:val="center"/>
              <w:rPr>
                <w:rFonts w:ascii="GHEA Grapalat" w:hAnsi="GHEA Grapalat" w:cs="Calibri"/>
                <w:sz w:val="20"/>
                <w:szCs w:val="20"/>
              </w:rPr>
            </w:pPr>
          </w:p>
        </w:tc>
        <w:tc>
          <w:tcPr>
            <w:tcW w:w="1293" w:type="dxa"/>
            <w:vAlign w:val="center"/>
          </w:tcPr>
          <w:p w:rsidR="009131F1" w:rsidRPr="00627745" w:rsidRDefault="009131F1" w:rsidP="00036346">
            <w:pPr>
              <w:jc w:val="center"/>
              <w:rPr>
                <w:rFonts w:ascii="GHEA Grapalat" w:hAnsi="GHEA Grapalat" w:cs="Calibri"/>
                <w:sz w:val="20"/>
                <w:szCs w:val="20"/>
              </w:rPr>
            </w:pPr>
            <w:r w:rsidRPr="003A6EE1">
              <w:rPr>
                <w:rFonts w:ascii="GHEA Grapalat" w:hAnsi="GHEA Grapalat" w:cs="Calibri"/>
                <w:sz w:val="20"/>
                <w:szCs w:val="20"/>
              </w:rPr>
              <w:t>Дизельное топливо</w:t>
            </w:r>
          </w:p>
        </w:tc>
        <w:tc>
          <w:tcPr>
            <w:tcW w:w="1007" w:type="dxa"/>
          </w:tcPr>
          <w:p w:rsidR="009131F1" w:rsidRDefault="009131F1">
            <w:r w:rsidRPr="00840340">
              <w:rPr>
                <w:rFonts w:ascii="GHEA Grapalat" w:hAnsi="GHEA Grapalat"/>
                <w:sz w:val="16"/>
                <w:szCs w:val="16"/>
              </w:rPr>
              <w:t>... %</w:t>
            </w:r>
          </w:p>
        </w:tc>
        <w:tc>
          <w:tcPr>
            <w:tcW w:w="1006" w:type="dxa"/>
          </w:tcPr>
          <w:p w:rsidR="009131F1" w:rsidRDefault="009131F1">
            <w:r w:rsidRPr="00840340">
              <w:rPr>
                <w:rFonts w:ascii="GHEA Grapalat" w:hAnsi="GHEA Grapalat"/>
                <w:sz w:val="16"/>
                <w:szCs w:val="16"/>
              </w:rPr>
              <w:t>... %</w:t>
            </w:r>
          </w:p>
        </w:tc>
        <w:tc>
          <w:tcPr>
            <w:tcW w:w="718" w:type="dxa"/>
          </w:tcPr>
          <w:p w:rsidR="009131F1" w:rsidRDefault="009131F1">
            <w:r w:rsidRPr="00840340">
              <w:rPr>
                <w:rFonts w:ascii="GHEA Grapalat" w:hAnsi="GHEA Grapalat"/>
                <w:sz w:val="16"/>
                <w:szCs w:val="16"/>
              </w:rPr>
              <w:t>... %</w:t>
            </w:r>
          </w:p>
        </w:tc>
        <w:tc>
          <w:tcPr>
            <w:tcW w:w="861" w:type="dxa"/>
          </w:tcPr>
          <w:p w:rsidR="009131F1" w:rsidRDefault="009131F1">
            <w:r w:rsidRPr="00840340">
              <w:rPr>
                <w:rFonts w:ascii="GHEA Grapalat" w:hAnsi="GHEA Grapalat"/>
                <w:sz w:val="16"/>
                <w:szCs w:val="16"/>
              </w:rPr>
              <w:t>... %</w:t>
            </w:r>
          </w:p>
        </w:tc>
        <w:tc>
          <w:tcPr>
            <w:tcW w:w="545" w:type="dxa"/>
          </w:tcPr>
          <w:p w:rsidR="009131F1" w:rsidRDefault="009131F1">
            <w:r w:rsidRPr="00840340">
              <w:rPr>
                <w:rFonts w:ascii="GHEA Grapalat" w:hAnsi="GHEA Grapalat"/>
                <w:sz w:val="16"/>
                <w:szCs w:val="16"/>
              </w:rPr>
              <w:t>... %</w:t>
            </w:r>
          </w:p>
        </w:tc>
        <w:tc>
          <w:tcPr>
            <w:tcW w:w="606" w:type="dxa"/>
          </w:tcPr>
          <w:p w:rsidR="009131F1" w:rsidRDefault="009131F1">
            <w:r w:rsidRPr="00840340">
              <w:rPr>
                <w:rFonts w:ascii="GHEA Grapalat" w:hAnsi="GHEA Grapalat"/>
                <w:sz w:val="16"/>
                <w:szCs w:val="16"/>
              </w:rPr>
              <w:t>... %</w:t>
            </w:r>
          </w:p>
        </w:tc>
        <w:tc>
          <w:tcPr>
            <w:tcW w:w="718" w:type="dxa"/>
          </w:tcPr>
          <w:p w:rsidR="009131F1" w:rsidRDefault="009131F1">
            <w:r w:rsidRPr="00840340">
              <w:rPr>
                <w:rFonts w:ascii="GHEA Grapalat" w:hAnsi="GHEA Grapalat"/>
                <w:sz w:val="16"/>
                <w:szCs w:val="16"/>
              </w:rPr>
              <w:t>... %</w:t>
            </w:r>
          </w:p>
        </w:tc>
        <w:tc>
          <w:tcPr>
            <w:tcW w:w="854" w:type="dxa"/>
          </w:tcPr>
          <w:p w:rsidR="009131F1" w:rsidRDefault="009131F1">
            <w:r w:rsidRPr="00840340">
              <w:rPr>
                <w:rFonts w:ascii="GHEA Grapalat" w:hAnsi="GHEA Grapalat"/>
                <w:sz w:val="16"/>
                <w:szCs w:val="16"/>
              </w:rPr>
              <w:t>... %</w:t>
            </w:r>
          </w:p>
        </w:tc>
        <w:tc>
          <w:tcPr>
            <w:tcW w:w="868" w:type="dxa"/>
          </w:tcPr>
          <w:p w:rsidR="009131F1" w:rsidRDefault="009131F1">
            <w:r w:rsidRPr="00840340">
              <w:rPr>
                <w:rFonts w:ascii="GHEA Grapalat" w:hAnsi="GHEA Grapalat"/>
                <w:sz w:val="16"/>
                <w:szCs w:val="16"/>
              </w:rPr>
              <w:t>... %</w:t>
            </w:r>
          </w:p>
        </w:tc>
        <w:tc>
          <w:tcPr>
            <w:tcW w:w="861" w:type="dxa"/>
          </w:tcPr>
          <w:p w:rsidR="009131F1" w:rsidRDefault="009131F1">
            <w:r w:rsidRPr="00840340">
              <w:rPr>
                <w:rFonts w:ascii="GHEA Grapalat" w:hAnsi="GHEA Grapalat"/>
                <w:sz w:val="16"/>
                <w:szCs w:val="16"/>
              </w:rPr>
              <w:t>... %</w:t>
            </w:r>
          </w:p>
        </w:tc>
        <w:tc>
          <w:tcPr>
            <w:tcW w:w="1007" w:type="dxa"/>
          </w:tcPr>
          <w:p w:rsidR="009131F1" w:rsidRDefault="009131F1">
            <w:r w:rsidRPr="00840340">
              <w:rPr>
                <w:rFonts w:ascii="GHEA Grapalat" w:hAnsi="GHEA Grapalat"/>
                <w:sz w:val="16"/>
                <w:szCs w:val="16"/>
              </w:rPr>
              <w:t>... %</w:t>
            </w:r>
          </w:p>
        </w:tc>
        <w:tc>
          <w:tcPr>
            <w:tcW w:w="861" w:type="dxa"/>
          </w:tcPr>
          <w:p w:rsidR="009131F1" w:rsidRDefault="009131F1">
            <w:r w:rsidRPr="00840340">
              <w:rPr>
                <w:rFonts w:ascii="GHEA Grapalat" w:hAnsi="GHEA Grapalat"/>
                <w:sz w:val="16"/>
                <w:szCs w:val="16"/>
              </w:rPr>
              <w:t>... %</w:t>
            </w:r>
          </w:p>
        </w:tc>
        <w:tc>
          <w:tcPr>
            <w:tcW w:w="821" w:type="dxa"/>
          </w:tcPr>
          <w:p w:rsidR="009131F1" w:rsidRDefault="009131F1">
            <w:r w:rsidRPr="00840340">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86E1C">
        <w:rPr>
          <w:rFonts w:ascii="GHEA Grapalat" w:hAnsi="GHEA Grapalat"/>
          <w:i/>
        </w:rPr>
        <w:t>IKVCIK-GHAPDzB-20/0</w:t>
      </w:r>
      <w:r w:rsidR="00837C3C" w:rsidRPr="00837C3C">
        <w:rPr>
          <w:rFonts w:ascii="GHEA Grapalat" w:hAnsi="GHEA Grapalat"/>
          <w:i/>
        </w:rPr>
        <w:t>9</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B86E1C">
        <w:rPr>
          <w:rFonts w:ascii="GHEA Grapalat" w:hAnsi="GHEA Grapalat"/>
          <w:i/>
        </w:rPr>
        <w:t>0</w:t>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IKVCIK-GHAPDzB-20/0</w:t>
      </w:r>
      <w:r w:rsidR="00837C3C" w:rsidRPr="00837C3C">
        <w:rPr>
          <w:rFonts w:ascii="GHEA Grapalat" w:hAnsi="GHEA Grapalat"/>
          <w:i/>
        </w:rPr>
        <w:t>9</w:t>
      </w:r>
      <w:bookmarkStart w:id="1" w:name="_GoBack"/>
      <w:bookmarkEnd w:id="1"/>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05A" w:rsidRDefault="0032705A">
      <w:r>
        <w:separator/>
      </w:r>
    </w:p>
  </w:endnote>
  <w:endnote w:type="continuationSeparator" w:id="0">
    <w:p w:rsidR="0032705A" w:rsidRDefault="0032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991F9D" w:rsidRPr="00C861E9" w:rsidRDefault="00991F9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37C3C">
          <w:rPr>
            <w:rFonts w:ascii="GHEA Grapalat" w:hAnsi="GHEA Grapalat"/>
            <w:noProof/>
            <w:sz w:val="24"/>
            <w:szCs w:val="24"/>
          </w:rPr>
          <w:t>67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05A" w:rsidRDefault="0032705A">
      <w:r>
        <w:separator/>
      </w:r>
    </w:p>
  </w:footnote>
  <w:footnote w:type="continuationSeparator" w:id="0">
    <w:p w:rsidR="0032705A" w:rsidRDefault="0032705A">
      <w:r>
        <w:continuationSeparator/>
      </w:r>
    </w:p>
  </w:footnote>
  <w:footnote w:id="1">
    <w:p w:rsidR="00991F9D" w:rsidRPr="0049623A" w:rsidDel="00932115" w:rsidRDefault="00991F9D"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2">
    <w:p w:rsidR="00991F9D" w:rsidRPr="008842CE" w:rsidRDefault="00991F9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91F9D" w:rsidRPr="000811C1" w:rsidRDefault="00991F9D">
      <w:pPr>
        <w:pStyle w:val="af2"/>
        <w:rPr>
          <w:lang w:val="af-ZA"/>
        </w:rPr>
      </w:pPr>
    </w:p>
  </w:footnote>
  <w:footnote w:id="3">
    <w:p w:rsidR="00991F9D" w:rsidRPr="008E4439" w:rsidRDefault="00991F9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91F9D" w:rsidRPr="000811C1" w:rsidRDefault="00991F9D" w:rsidP="0027573B">
      <w:pPr>
        <w:pStyle w:val="af2"/>
        <w:rPr>
          <w:rFonts w:ascii="Sylfaen" w:hAnsi="Sylfaen"/>
          <w:sz w:val="18"/>
          <w:szCs w:val="18"/>
        </w:rPr>
      </w:pPr>
    </w:p>
  </w:footnote>
  <w:footnote w:id="4">
    <w:p w:rsidR="00991F9D" w:rsidRPr="00A31673" w:rsidRDefault="00991F9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991F9D" w:rsidRPr="00DE7706" w:rsidRDefault="00991F9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rsidR="00991F9D" w:rsidRDefault="00991F9D"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1F9D" w:rsidRDefault="00991F9D" w:rsidP="006B3E56">
      <w:pPr>
        <w:pStyle w:val="af2"/>
        <w:rPr>
          <w:rFonts w:asciiTheme="minorHAnsi" w:hAnsiTheme="minorHAnsi"/>
          <w:lang w:val="af-ZA"/>
        </w:rPr>
      </w:pPr>
    </w:p>
  </w:footnote>
  <w:footnote w:id="7">
    <w:p w:rsidR="00991F9D" w:rsidRPr="00D3436F" w:rsidRDefault="00991F9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91F9D" w:rsidRPr="00D3436F" w:rsidRDefault="00991F9D">
      <w:pPr>
        <w:pStyle w:val="af2"/>
        <w:rPr>
          <w:lang w:val="es-ES"/>
        </w:rPr>
      </w:pPr>
    </w:p>
  </w:footnote>
  <w:footnote w:id="8">
    <w:p w:rsidR="00991F9D" w:rsidRPr="008842CE" w:rsidRDefault="00991F9D" w:rsidP="003D2FE2">
      <w:pPr>
        <w:pStyle w:val="af2"/>
        <w:jc w:val="both"/>
      </w:pPr>
    </w:p>
  </w:footnote>
  <w:footnote w:id="9">
    <w:p w:rsidR="00991F9D" w:rsidRPr="00FB18A4" w:rsidRDefault="00991F9D" w:rsidP="000A214C">
      <w:pPr>
        <w:pStyle w:val="af2"/>
        <w:jc w:val="both"/>
      </w:pPr>
    </w:p>
  </w:footnote>
  <w:footnote w:id="10">
    <w:p w:rsidR="00991F9D" w:rsidRPr="00D3436F" w:rsidRDefault="00991F9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991F9D" w:rsidRPr="008842CE" w:rsidRDefault="00991F9D"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1F9D" w:rsidRPr="00D3436F" w:rsidRDefault="00991F9D">
      <w:pPr>
        <w:pStyle w:val="af2"/>
        <w:rPr>
          <w:lang w:val="hy-AM"/>
        </w:rPr>
      </w:pPr>
    </w:p>
  </w:footnote>
  <w:footnote w:id="12">
    <w:p w:rsidR="00991F9D" w:rsidRPr="008842CE" w:rsidRDefault="00991F9D"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91F9D" w:rsidRPr="00E85250" w:rsidRDefault="00991F9D" w:rsidP="00D90640">
      <w:pPr>
        <w:widowControl w:val="0"/>
        <w:spacing w:after="160" w:line="360" w:lineRule="auto"/>
        <w:ind w:firstLine="709"/>
        <w:jc w:val="both"/>
        <w:rPr>
          <w:rFonts w:ascii="GHEA Grapalat" w:hAnsi="GHEA Grapalat"/>
          <w:lang w:val="hy-AM"/>
        </w:rPr>
      </w:pPr>
    </w:p>
    <w:p w:rsidR="00991F9D" w:rsidRPr="00D3436F" w:rsidRDefault="00991F9D">
      <w:pPr>
        <w:pStyle w:val="af2"/>
        <w:rPr>
          <w:lang w:val="hy-AM"/>
        </w:rPr>
      </w:pPr>
    </w:p>
  </w:footnote>
  <w:footnote w:id="13">
    <w:p w:rsidR="00991F9D" w:rsidRPr="00402BC3" w:rsidRDefault="00991F9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91F9D" w:rsidRPr="00552088" w:rsidRDefault="00991F9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1F9D" w:rsidRPr="00D3436F" w:rsidRDefault="00991F9D">
      <w:pPr>
        <w:pStyle w:val="af2"/>
        <w:rPr>
          <w:lang w:val="hy-AM"/>
        </w:rPr>
      </w:pPr>
    </w:p>
  </w:footnote>
  <w:footnote w:id="14">
    <w:p w:rsidR="00991F9D" w:rsidRPr="008842CE" w:rsidRDefault="00991F9D"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91F9D" w:rsidRPr="00D3436F" w:rsidRDefault="00991F9D">
      <w:pPr>
        <w:pStyle w:val="af2"/>
        <w:rPr>
          <w:lang w:val="hy-AM"/>
        </w:rPr>
      </w:pPr>
    </w:p>
  </w:footnote>
  <w:footnote w:id="15">
    <w:p w:rsidR="00991F9D" w:rsidRPr="00D3436F" w:rsidRDefault="00991F9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991F9D" w:rsidRPr="008842CE" w:rsidRDefault="00991F9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1F9D" w:rsidRPr="00D3436F" w:rsidRDefault="00991F9D">
      <w:pPr>
        <w:pStyle w:val="af2"/>
        <w:rPr>
          <w:lang w:val="hy-AM"/>
        </w:rPr>
      </w:pPr>
    </w:p>
  </w:footnote>
  <w:footnote w:id="17">
    <w:p w:rsidR="00991F9D" w:rsidRPr="004952C9" w:rsidRDefault="00991F9D" w:rsidP="00E94849">
      <w:pPr>
        <w:pStyle w:val="af2"/>
        <w:rPr>
          <w:rFonts w:asciiTheme="minorHAnsi" w:hAnsiTheme="minorHAnsi"/>
        </w:rPr>
      </w:pPr>
      <w:r>
        <w:rPr>
          <w:rStyle w:val="af6"/>
        </w:rPr>
        <w:t>26</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rsidR="00991F9D" w:rsidRPr="00E861BF" w:rsidRDefault="00991F9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9">
    <w:p w:rsidR="00991F9D" w:rsidRDefault="00991F9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991F9D" w:rsidRPr="00E861BF" w:rsidRDefault="00991F9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rsidR="00991F9D" w:rsidRPr="00E861BF" w:rsidRDefault="00991F9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1">
    <w:p w:rsidR="00991F9D" w:rsidRPr="00147A1E" w:rsidRDefault="00991F9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22">
    <w:p w:rsidR="00991F9D" w:rsidRPr="008842CE" w:rsidRDefault="00991F9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D80"/>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05A"/>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67BD"/>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4FD2"/>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C3C"/>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19A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1F9D"/>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76E"/>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D5"/>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4CD"/>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F76"/>
    <w:rsid w:val="00B81197"/>
    <w:rsid w:val="00B81AD3"/>
    <w:rsid w:val="00B853BF"/>
    <w:rsid w:val="00B8636F"/>
    <w:rsid w:val="00B86BCB"/>
    <w:rsid w:val="00B86C5F"/>
    <w:rsid w:val="00B86E1C"/>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84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A31"/>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243D"/>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617"/>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223A1-6DA8-47BE-96EE-234A70F8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67</Pages>
  <Words>17470</Words>
  <Characters>99581</Characters>
  <Application>Microsoft Office Word</Application>
  <DocSecurity>0</DocSecurity>
  <Lines>829</Lines>
  <Paragraphs>233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116818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727</cp:revision>
  <cp:lastPrinted>2018-02-16T07:12:00Z</cp:lastPrinted>
  <dcterms:created xsi:type="dcterms:W3CDTF">2019-10-28T07:04:00Z</dcterms:created>
  <dcterms:modified xsi:type="dcterms:W3CDTF">2020-01-10T09:14:00Z</dcterms:modified>
</cp:coreProperties>
</file>